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53606" w:rsidRDefault="00DB7BEA">
      <w:pPr>
        <w:autoSpaceDE w:val="0"/>
        <w:autoSpaceDN w:val="0"/>
        <w:adjustRightInd w:val="0"/>
        <w:jc w:val="left"/>
        <w:rPr>
          <w:rFonts w:ascii="黑体" w:eastAsia="黑体"/>
          <w:color w:val="000000"/>
          <w:kern w:val="0"/>
          <w:sz w:val="32"/>
          <w:szCs w:val="32"/>
        </w:rPr>
      </w:pPr>
      <w:r>
        <w:rPr>
          <w:rFonts w:ascii="黑体" w:eastAsia="黑体"/>
          <w:color w:val="000000"/>
          <w:kern w:val="0"/>
          <w:sz w:val="32"/>
          <w:szCs w:val="32"/>
        </w:rPr>
        <w:t>201</w:t>
      </w:r>
      <w:r w:rsidR="00115051">
        <w:rPr>
          <w:rFonts w:ascii="黑体" w:eastAsia="黑体"/>
          <w:color w:val="000000"/>
          <w:kern w:val="0"/>
          <w:sz w:val="32"/>
          <w:szCs w:val="32"/>
        </w:rPr>
        <w:t>7</w:t>
      </w:r>
      <w:r>
        <w:rPr>
          <w:rFonts w:ascii="黑体" w:eastAsia="黑体"/>
          <w:color w:val="000000"/>
          <w:kern w:val="0"/>
          <w:sz w:val="32"/>
          <w:szCs w:val="32"/>
        </w:rPr>
        <w:t xml:space="preserve"> </w:t>
      </w:r>
      <w:r>
        <w:rPr>
          <w:rFonts w:ascii="黑体" w:eastAsia="黑体" w:hint="eastAsia"/>
          <w:color w:val="000000"/>
          <w:kern w:val="0"/>
          <w:sz w:val="32"/>
          <w:szCs w:val="32"/>
        </w:rPr>
        <w:t>年中国大学生计算机设计大赛内蒙古自治区级赛通知</w:t>
      </w:r>
    </w:p>
    <w:p w:rsidR="00E53606" w:rsidRDefault="00DB7BEA">
      <w:pPr>
        <w:autoSpaceDE w:val="0"/>
        <w:autoSpaceDN w:val="0"/>
        <w:adjustRightInd w:val="0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自治区各高等院校：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为进一步提高内蒙古自治区高校计算机教学水平，激发各高校大学生学习计算机知识和技能的兴趣和潜能，结合内蒙古自治区级赛及评审相关工作安排，自治区级赛组委会决定组织本次竞赛各项工作。现将相关事项通知如下：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一、竞赛内容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内蒙古自治区级赛参赛对象为自治区高等学校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201</w:t>
      </w:r>
      <w:r w:rsidR="00115051">
        <w:rPr>
          <w:rFonts w:ascii="TimesNewRomanPSMT" w:eastAsia="TimesNewRomanPSMT" w:cs="TimesNewRomanPSMT"/>
          <w:color w:val="000000"/>
          <w:kern w:val="0"/>
          <w:szCs w:val="21"/>
        </w:rPr>
        <w:t>7</w:t>
      </w:r>
      <w:r>
        <w:rPr>
          <w:rFonts w:ascii="宋体" w:cs="宋体" w:hint="eastAsia"/>
          <w:color w:val="000000"/>
          <w:kern w:val="0"/>
          <w:szCs w:val="21"/>
        </w:rPr>
        <w:t>年在校的本科生。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ins w:id="0" w:author="Lenovo" w:date="2016-04-21T20:52:00Z"/>
          <w:rFonts w:ascii="宋体" w:cs="宋体"/>
          <w:color w:val="000000"/>
          <w:kern w:val="0"/>
          <w:szCs w:val="21"/>
        </w:rPr>
      </w:pPr>
      <w:r>
        <w:rPr>
          <w:rFonts w:ascii="TimesNewRomanPSMT" w:eastAsia="TimesNewRomanPSMT" w:cs="TimesNewRomanPSMT"/>
          <w:color w:val="000000"/>
          <w:kern w:val="0"/>
          <w:szCs w:val="21"/>
        </w:rPr>
        <w:t>1</w:t>
      </w:r>
      <w:r>
        <w:rPr>
          <w:rFonts w:ascii="宋体" w:cs="宋体" w:hint="eastAsia"/>
          <w:color w:val="000000"/>
          <w:kern w:val="0"/>
          <w:szCs w:val="21"/>
        </w:rPr>
        <w:t>．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201</w:t>
      </w:r>
      <w:r w:rsidR="00115051">
        <w:rPr>
          <w:rFonts w:ascii="TimesNewRomanPSMT" w:eastAsia="TimesNewRomanPSMT" w:cs="TimesNewRomanPSMT"/>
          <w:color w:val="000000"/>
          <w:kern w:val="0"/>
          <w:szCs w:val="21"/>
        </w:rPr>
        <w:t>7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 </w:t>
      </w:r>
      <w:r>
        <w:rPr>
          <w:rFonts w:ascii="宋体" w:cs="宋体" w:hint="eastAsia"/>
          <w:color w:val="000000"/>
          <w:kern w:val="0"/>
          <w:szCs w:val="21"/>
        </w:rPr>
        <w:t>年自治区级赛分设如下竞赛类别：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（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1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）软件应用与开发类，（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2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）微课类，（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3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）中华优秀传统文化微电影竞赛，（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4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）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 xml:space="preserve"> 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中华民族文化元素竞赛（参赛主题：民族服饰、民族手工艺品、民族建筑）</w:t>
      </w:r>
    </w:p>
    <w:p w:rsidR="00E53606" w:rsidRDefault="00DB7BEA">
      <w:pPr>
        <w:pStyle w:val="ad"/>
        <w:widowControl/>
        <w:shd w:val="clear" w:color="auto" w:fill="FFFFFF"/>
        <w:spacing w:beforeAutospacing="0" w:afterAutospacing="0" w:line="345" w:lineRule="atLeast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 xml:space="preserve">     </w:t>
      </w:r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>2</w:t>
      </w:r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>．数字媒体设计类微电影中华优秀传统文化元素作品主题为：中华大好河山的诗词散文（民国前）、优秀的传统道德风尚（民国前），以及现当代的汉语国际教育。</w:t>
      </w:r>
    </w:p>
    <w:p w:rsidR="00E53606" w:rsidRDefault="00DB7BEA">
      <w:pPr>
        <w:pStyle w:val="ad"/>
        <w:widowControl/>
        <w:shd w:val="clear" w:color="auto" w:fill="FFFFFF"/>
        <w:spacing w:beforeAutospacing="0" w:afterAutospacing="0" w:line="345" w:lineRule="atLeast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 xml:space="preserve">     </w:t>
      </w:r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>3</w:t>
      </w:r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>．数字媒体设计类中华民族文化元素作品主题为：民族服饰、民族手工艺品，以及民族建筑。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FF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有关本类更多的</w:t>
      </w:r>
      <w:r>
        <w:rPr>
          <w:rFonts w:ascii="宋体" w:cs="宋体" w:hint="eastAsia"/>
          <w:color w:val="000000"/>
          <w:kern w:val="0"/>
          <w:szCs w:val="21"/>
        </w:rPr>
        <w:t>参赛要求，参阅国赛官网（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http://www.jsjds.org</w:t>
      </w:r>
      <w:r>
        <w:rPr>
          <w:rFonts w:ascii="宋体" w:cs="宋体" w:hint="eastAsia"/>
          <w:color w:val="000000"/>
          <w:kern w:val="0"/>
          <w:szCs w:val="21"/>
        </w:rPr>
        <w:t>）发布的通知。报名及作品提交期间，请及时关注国赛网站（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http://www.jsjds.org</w:t>
      </w:r>
      <w:r>
        <w:rPr>
          <w:rFonts w:ascii="宋体" w:cs="宋体" w:hint="eastAsia"/>
          <w:color w:val="000000"/>
          <w:kern w:val="0"/>
          <w:szCs w:val="21"/>
        </w:rPr>
        <w:t>）</w:t>
      </w:r>
      <w:r>
        <w:rPr>
          <w:rFonts w:ascii="宋体" w:cs="宋体" w:hint="eastAsia"/>
          <w:kern w:val="0"/>
          <w:szCs w:val="21"/>
        </w:rPr>
        <w:t>的信息发布。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二、报名表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为做好内蒙古自治区级赛的相关工作，竞赛作品的报名以学校为单位集体报名，请各参赛学校按照如下要求认真填写“附件一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201</w:t>
      </w:r>
      <w:r w:rsidR="00115051">
        <w:rPr>
          <w:rFonts w:ascii="TimesNewRomanPSMT" w:cs="TimesNewRomanPSMT" w:hint="eastAsia"/>
          <w:color w:val="000000"/>
          <w:kern w:val="0"/>
          <w:szCs w:val="21"/>
        </w:rPr>
        <w:t>7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 </w:t>
      </w:r>
      <w:r>
        <w:rPr>
          <w:rFonts w:ascii="宋体" w:cs="宋体" w:hint="eastAsia"/>
          <w:color w:val="000000"/>
          <w:kern w:val="0"/>
          <w:szCs w:val="21"/>
        </w:rPr>
        <w:t>年中国大学生计算机设计大赛内蒙古自治区级赛报名表”：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TimesNewRomanPSMT" w:eastAsia="TimesNewRomanPSMT" w:cs="TimesNewRomanPSMT"/>
          <w:color w:val="000000"/>
          <w:kern w:val="0"/>
          <w:szCs w:val="21"/>
        </w:rPr>
        <w:t>1</w:t>
      </w:r>
      <w:r w:rsidR="00115051">
        <w:rPr>
          <w:rFonts w:ascii="TimesNewRomanPSMT" w:eastAsia="TimesNewRomanPSMT" w:cs="TimesNewRomanPSMT"/>
          <w:color w:val="000000"/>
          <w:kern w:val="0"/>
          <w:szCs w:val="21"/>
        </w:rPr>
        <w:t xml:space="preserve">. </w:t>
      </w:r>
      <w:r>
        <w:rPr>
          <w:rFonts w:ascii="宋体" w:cs="宋体" w:hint="eastAsia"/>
          <w:color w:val="000000"/>
          <w:kern w:val="0"/>
          <w:szCs w:val="21"/>
        </w:rPr>
        <w:t>作品类别：报名表中“作品类别”的标识为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M.N</w:t>
      </w:r>
      <w:r>
        <w:rPr>
          <w:rFonts w:ascii="宋体" w:cs="宋体" w:hint="eastAsia"/>
          <w:color w:val="000000"/>
          <w:kern w:val="0"/>
          <w:szCs w:val="21"/>
        </w:rPr>
        <w:t>。如：“①网站设计”作品类别的标识为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1.1</w:t>
      </w:r>
      <w:r>
        <w:rPr>
          <w:rFonts w:ascii="宋体" w:cs="宋体" w:hint="eastAsia"/>
          <w:color w:val="000000"/>
          <w:kern w:val="0"/>
          <w:szCs w:val="21"/>
        </w:rPr>
        <w:t>（第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1 </w:t>
      </w:r>
      <w:r>
        <w:rPr>
          <w:rFonts w:ascii="宋体" w:cs="宋体" w:hint="eastAsia"/>
          <w:color w:val="000000"/>
          <w:kern w:val="0"/>
          <w:szCs w:val="21"/>
        </w:rPr>
        <w:t>大类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.</w:t>
      </w:r>
      <w:r>
        <w:rPr>
          <w:rFonts w:ascii="宋体" w:cs="宋体" w:hint="eastAsia"/>
          <w:color w:val="000000"/>
          <w:kern w:val="0"/>
          <w:szCs w:val="21"/>
        </w:rPr>
        <w:t>第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1 </w:t>
      </w:r>
      <w:r>
        <w:rPr>
          <w:rFonts w:ascii="宋体" w:cs="宋体" w:hint="eastAsia"/>
          <w:color w:val="000000"/>
          <w:kern w:val="0"/>
          <w:szCs w:val="21"/>
        </w:rPr>
        <w:t>小类）。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TimesNewRomanPSMT" w:eastAsia="TimesNewRomanPSMT" w:cs="TimesNewRomanPSMT"/>
          <w:color w:val="000000"/>
          <w:kern w:val="0"/>
          <w:szCs w:val="21"/>
        </w:rPr>
        <w:t>2</w:t>
      </w:r>
      <w:r w:rsidR="00115051">
        <w:rPr>
          <w:rFonts w:ascii="TimesNewRomanPSMT" w:eastAsia="TimesNewRomanPSMT" w:cs="TimesNewRomanPSMT"/>
          <w:color w:val="000000"/>
          <w:kern w:val="0"/>
          <w:szCs w:val="21"/>
        </w:rPr>
        <w:t xml:space="preserve">. </w:t>
      </w:r>
      <w:r>
        <w:rPr>
          <w:rFonts w:ascii="宋体" w:cs="宋体" w:hint="eastAsia"/>
          <w:color w:val="000000"/>
          <w:kern w:val="0"/>
          <w:szCs w:val="21"/>
        </w:rPr>
        <w:t>参照中国大学生计算机设计大赛组委会的相关规定，经</w:t>
      </w:r>
      <w:r>
        <w:rPr>
          <w:rFonts w:ascii="宋体" w:cs="宋体" w:hint="eastAsia"/>
          <w:color w:val="000000"/>
          <w:kern w:val="0"/>
          <w:szCs w:val="21"/>
        </w:rPr>
        <w:t>内蒙古自治区</w:t>
      </w:r>
      <w:r>
        <w:rPr>
          <w:rFonts w:ascii="宋体" w:cs="宋体" w:hint="eastAsia"/>
          <w:color w:val="000000"/>
          <w:kern w:val="0"/>
          <w:szCs w:val="21"/>
        </w:rPr>
        <w:t>级赛组委会研究，参赛作品的数量按照每所学校每个赛项小类最多提交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4 </w:t>
      </w:r>
      <w:r>
        <w:rPr>
          <w:rFonts w:ascii="宋体" w:cs="宋体" w:hint="eastAsia"/>
          <w:color w:val="000000"/>
          <w:kern w:val="0"/>
          <w:szCs w:val="21"/>
        </w:rPr>
        <w:t>件作品，每大类提交不超过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6 </w:t>
      </w:r>
      <w:r>
        <w:rPr>
          <w:rFonts w:ascii="宋体" w:cs="宋体" w:hint="eastAsia"/>
          <w:color w:val="000000"/>
          <w:kern w:val="0"/>
          <w:szCs w:val="21"/>
        </w:rPr>
        <w:t>件。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三、报名及竞赛日程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（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1</w:t>
      </w:r>
      <w:r>
        <w:rPr>
          <w:rFonts w:ascii="宋体" w:cs="宋体" w:hint="eastAsia"/>
          <w:color w:val="000000"/>
          <w:kern w:val="0"/>
          <w:szCs w:val="21"/>
        </w:rPr>
        <w:t>）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201</w:t>
      </w:r>
      <w:r w:rsidR="00115051">
        <w:rPr>
          <w:rFonts w:ascii="TimesNewRomanPSMT" w:eastAsia="TimesNewRomanPSMT" w:cs="TimesNewRomanPSMT"/>
          <w:color w:val="000000"/>
          <w:kern w:val="0"/>
          <w:szCs w:val="21"/>
        </w:rPr>
        <w:t>7</w:t>
      </w:r>
      <w:r>
        <w:rPr>
          <w:rFonts w:ascii="宋体" w:cs="宋体" w:hint="eastAsia"/>
          <w:color w:val="000000"/>
          <w:kern w:val="0"/>
          <w:szCs w:val="21"/>
        </w:rPr>
        <w:t>年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5 </w:t>
      </w:r>
      <w:r>
        <w:rPr>
          <w:rFonts w:ascii="宋体" w:cs="宋体" w:hint="eastAsia"/>
          <w:color w:val="000000"/>
          <w:kern w:val="0"/>
          <w:szCs w:val="21"/>
        </w:rPr>
        <w:t>月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10 </w:t>
      </w:r>
      <w:r>
        <w:rPr>
          <w:rFonts w:ascii="宋体" w:cs="宋体" w:hint="eastAsia"/>
          <w:color w:val="000000"/>
          <w:kern w:val="0"/>
          <w:szCs w:val="21"/>
        </w:rPr>
        <w:t>日前将报名表填写后发至报名邮箱：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csgzh@imu.edu.cn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,</w:t>
      </w:r>
      <w:r>
        <w:rPr>
          <w:rFonts w:ascii="宋体" w:cs="宋体" w:hint="eastAsia"/>
          <w:color w:val="000000"/>
          <w:kern w:val="0"/>
          <w:szCs w:val="21"/>
        </w:rPr>
        <w:t>。内蒙古自治区级赛只接受学校统一报名，不接受个人报名。每件作品报名费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1</w:t>
      </w:r>
      <w:r>
        <w:rPr>
          <w:rFonts w:ascii="TimesNewRomanPSMT" w:cs="TimesNewRomanPSMT" w:hint="eastAsia"/>
          <w:color w:val="000000"/>
          <w:kern w:val="0"/>
          <w:szCs w:val="21"/>
        </w:rPr>
        <w:t>0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0 </w:t>
      </w:r>
      <w:r>
        <w:rPr>
          <w:rFonts w:ascii="宋体" w:cs="宋体" w:hint="eastAsia"/>
          <w:color w:val="000000"/>
          <w:kern w:val="0"/>
          <w:szCs w:val="21"/>
        </w:rPr>
        <w:t>元。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报名费通过汇款方式收取：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开户银行：建设银行呼和浩特大学路支行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TimesNewRomanPSMT" w:eastAsia="TimesNewRomanPSMT" w:cs="TimesNewRomanPSMT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账号：</w:t>
      </w:r>
      <w:r>
        <w:rPr>
          <w:rFonts w:ascii="宋体" w:cs="宋体" w:hint="eastAsia"/>
          <w:color w:val="000000"/>
          <w:kern w:val="0"/>
          <w:szCs w:val="21"/>
        </w:rPr>
        <w:t>15001706645052500774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收款单位：内蒙古自治区计算机学会</w:t>
      </w:r>
    </w:p>
    <w:p w:rsidR="00E53606" w:rsidRPr="00AF0A3C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hAnsi="宋体" w:cs="宋体" w:hint="eastAsia"/>
          <w:color w:val="000000"/>
          <w:szCs w:val="21"/>
          <w:shd w:val="clear" w:color="auto" w:fill="FFFFFF"/>
        </w:rPr>
      </w:pPr>
      <w:r w:rsidRPr="00AF0A3C">
        <w:rPr>
          <w:rFonts w:ascii="宋体" w:hAnsi="宋体" w:cs="TimesNewRomanPSMT" w:hint="eastAsia"/>
          <w:color w:val="000000"/>
          <w:kern w:val="0"/>
          <w:szCs w:val="21"/>
        </w:rPr>
        <w:t>联系人：巩政</w:t>
      </w:r>
      <w:r w:rsidRPr="00AF0A3C">
        <w:rPr>
          <w:rFonts w:ascii="宋体" w:hAnsi="宋体" w:cs="TimesNewRomanPSMT"/>
          <w:color w:val="000000"/>
          <w:kern w:val="0"/>
          <w:szCs w:val="21"/>
        </w:rPr>
        <w:t>,</w:t>
      </w:r>
      <w:r w:rsidRPr="00AF0A3C">
        <w:rPr>
          <w:rFonts w:ascii="宋体" w:hAnsi="宋体" w:cs="宋体" w:hint="eastAsia"/>
          <w:color w:val="000000"/>
          <w:szCs w:val="21"/>
          <w:shd w:val="clear" w:color="auto" w:fill="FFFFFF"/>
        </w:rPr>
        <w:t>13034715928</w:t>
      </w:r>
      <w:r w:rsidR="003935A3" w:rsidRPr="00AF0A3C">
        <w:rPr>
          <w:rFonts w:ascii="宋体" w:hAnsi="宋体" w:cs="宋体" w:hint="eastAsia"/>
          <w:color w:val="000000"/>
          <w:szCs w:val="21"/>
          <w:shd w:val="clear" w:color="auto" w:fill="FFFFFF"/>
        </w:rPr>
        <w:t>；刘琳，18698424186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TimesNewRomanPSMT" w:eastAsia="TimesNewRomanPSMT" w:cs="TimesNewRomanPSMT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汇款后将汇款信息与电话，发到邮箱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: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csgzh@imu.edu.cn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, </w:t>
      </w:r>
      <w:r>
        <w:rPr>
          <w:rFonts w:ascii="宋体" w:cs="宋体" w:hint="eastAsia"/>
          <w:color w:val="000000"/>
          <w:kern w:val="0"/>
          <w:szCs w:val="21"/>
        </w:rPr>
        <w:t>存根备查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.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（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2</w:t>
      </w:r>
      <w:r>
        <w:rPr>
          <w:rFonts w:ascii="宋体" w:cs="宋体" w:hint="eastAsia"/>
          <w:color w:val="000000"/>
          <w:kern w:val="0"/>
          <w:szCs w:val="21"/>
        </w:rPr>
        <w:t>）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201</w:t>
      </w:r>
      <w:r w:rsidR="00115051">
        <w:rPr>
          <w:rFonts w:ascii="TimesNewRomanPSMT" w:eastAsia="TimesNewRomanPSMT" w:cs="TimesNewRomanPSMT"/>
          <w:color w:val="000000"/>
          <w:kern w:val="0"/>
          <w:szCs w:val="21"/>
        </w:rPr>
        <w:t>7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 </w:t>
      </w:r>
      <w:r>
        <w:rPr>
          <w:rFonts w:ascii="宋体" w:cs="宋体" w:hint="eastAsia"/>
          <w:color w:val="000000"/>
          <w:kern w:val="0"/>
          <w:szCs w:val="21"/>
        </w:rPr>
        <w:t>年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5 </w:t>
      </w:r>
      <w:r>
        <w:rPr>
          <w:rFonts w:ascii="宋体" w:cs="宋体" w:hint="eastAsia"/>
          <w:color w:val="000000"/>
          <w:kern w:val="0"/>
          <w:szCs w:val="21"/>
        </w:rPr>
        <w:t>月</w:t>
      </w:r>
      <w:r>
        <w:rPr>
          <w:rFonts w:ascii="TimesNewRomanPSMT" w:cs="TimesNewRomanPSMT" w:hint="eastAsia"/>
          <w:color w:val="000000"/>
          <w:kern w:val="0"/>
          <w:szCs w:val="21"/>
        </w:rPr>
        <w:t>10</w:t>
      </w:r>
      <w:r>
        <w:rPr>
          <w:rFonts w:ascii="宋体" w:cs="宋体" w:hint="eastAsia"/>
          <w:color w:val="000000"/>
          <w:kern w:val="0"/>
          <w:szCs w:val="21"/>
        </w:rPr>
        <w:t>日前完成网上作品提交，具体见参赛指南。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（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3</w:t>
      </w:r>
      <w:r>
        <w:rPr>
          <w:rFonts w:ascii="宋体" w:cs="宋体" w:hint="eastAsia"/>
          <w:color w:val="000000"/>
          <w:kern w:val="0"/>
          <w:szCs w:val="21"/>
        </w:rPr>
        <w:t>）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201</w:t>
      </w:r>
      <w:r w:rsidR="00115051">
        <w:rPr>
          <w:rFonts w:ascii="TimesNewRomanPSMT" w:eastAsia="TimesNewRomanPSMT" w:cs="TimesNewRomanPSMT"/>
          <w:color w:val="000000"/>
          <w:kern w:val="0"/>
          <w:szCs w:val="21"/>
        </w:rPr>
        <w:t>7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 </w:t>
      </w:r>
      <w:r>
        <w:rPr>
          <w:rFonts w:ascii="宋体" w:cs="宋体" w:hint="eastAsia"/>
          <w:color w:val="000000"/>
          <w:kern w:val="0"/>
          <w:szCs w:val="21"/>
        </w:rPr>
        <w:t>年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5 </w:t>
      </w:r>
      <w:r>
        <w:rPr>
          <w:rFonts w:ascii="宋体" w:cs="宋体" w:hint="eastAsia"/>
          <w:color w:val="000000"/>
          <w:kern w:val="0"/>
          <w:szCs w:val="21"/>
        </w:rPr>
        <w:t>月</w:t>
      </w:r>
      <w:r>
        <w:rPr>
          <w:rFonts w:ascii="TimesNewRomanPSMT" w:cs="TimesNewRomanPSMT" w:hint="eastAsia"/>
          <w:color w:val="000000"/>
          <w:kern w:val="0"/>
          <w:szCs w:val="21"/>
        </w:rPr>
        <w:t>15</w:t>
      </w:r>
      <w:r>
        <w:rPr>
          <w:rFonts w:ascii="宋体" w:cs="宋体" w:hint="eastAsia"/>
          <w:color w:val="000000"/>
          <w:kern w:val="0"/>
          <w:szCs w:val="21"/>
        </w:rPr>
        <w:t>日完成作品评审，公示省级赛结果。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（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4</w:t>
      </w:r>
      <w:r>
        <w:rPr>
          <w:rFonts w:ascii="宋体" w:cs="宋体" w:hint="eastAsia"/>
          <w:color w:val="000000"/>
          <w:kern w:val="0"/>
          <w:szCs w:val="21"/>
        </w:rPr>
        <w:t>）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201</w:t>
      </w:r>
      <w:r w:rsidR="00115051">
        <w:rPr>
          <w:rFonts w:ascii="TimesNewRomanPSMT" w:eastAsia="TimesNewRomanPSMT" w:cs="TimesNewRomanPSMT"/>
          <w:color w:val="000000"/>
          <w:kern w:val="0"/>
          <w:szCs w:val="21"/>
        </w:rPr>
        <w:t>7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 </w:t>
      </w:r>
      <w:r>
        <w:rPr>
          <w:rFonts w:ascii="宋体" w:cs="宋体" w:hint="eastAsia"/>
          <w:color w:val="000000"/>
          <w:kern w:val="0"/>
          <w:szCs w:val="21"/>
        </w:rPr>
        <w:t>年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5 </w:t>
      </w:r>
      <w:r>
        <w:rPr>
          <w:rFonts w:ascii="宋体" w:cs="宋体" w:hint="eastAsia"/>
          <w:color w:val="000000"/>
          <w:kern w:val="0"/>
          <w:szCs w:val="21"/>
        </w:rPr>
        <w:t>月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2</w:t>
      </w:r>
      <w:r>
        <w:rPr>
          <w:rFonts w:ascii="TimesNewRomanPSMT" w:cs="TimesNewRomanPSMT" w:hint="eastAsia"/>
          <w:color w:val="000000"/>
          <w:kern w:val="0"/>
          <w:szCs w:val="21"/>
        </w:rPr>
        <w:t>0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 </w:t>
      </w:r>
      <w:r>
        <w:rPr>
          <w:rFonts w:ascii="宋体" w:cs="宋体" w:hint="eastAsia"/>
          <w:color w:val="000000"/>
          <w:kern w:val="0"/>
          <w:szCs w:val="21"/>
        </w:rPr>
        <w:t>日按上报国赛规定与比例，从非高职院校作品中确定推荐国赛名单。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（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5</w:t>
      </w:r>
      <w:r>
        <w:rPr>
          <w:rFonts w:ascii="宋体" w:cs="宋体" w:hint="eastAsia"/>
          <w:color w:val="000000"/>
          <w:kern w:val="0"/>
          <w:szCs w:val="21"/>
        </w:rPr>
        <w:t>）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201</w:t>
      </w:r>
      <w:r w:rsidR="00115051">
        <w:rPr>
          <w:rFonts w:ascii="TimesNewRomanPSMT" w:eastAsia="TimesNewRomanPSMT" w:cs="TimesNewRomanPSMT"/>
          <w:color w:val="000000"/>
          <w:kern w:val="0"/>
          <w:szCs w:val="21"/>
        </w:rPr>
        <w:t>7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 </w:t>
      </w:r>
      <w:r>
        <w:rPr>
          <w:rFonts w:ascii="宋体" w:cs="宋体" w:hint="eastAsia"/>
          <w:color w:val="000000"/>
          <w:kern w:val="0"/>
          <w:szCs w:val="21"/>
        </w:rPr>
        <w:t>年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10 </w:t>
      </w:r>
      <w:r>
        <w:rPr>
          <w:rFonts w:ascii="宋体" w:cs="宋体" w:hint="eastAsia"/>
          <w:color w:val="000000"/>
          <w:kern w:val="0"/>
          <w:szCs w:val="21"/>
        </w:rPr>
        <w:t>月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-11 </w:t>
      </w:r>
      <w:r>
        <w:rPr>
          <w:rFonts w:ascii="宋体" w:cs="宋体" w:hint="eastAsia"/>
          <w:color w:val="000000"/>
          <w:kern w:val="0"/>
          <w:szCs w:val="21"/>
        </w:rPr>
        <w:t>月颁奖，颁奖具体时间另行通知。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四、评比与奖励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所有作品将有专家通过网上进行评审，确定省级赛最终结果，公示后，颁发获奖证书，</w:t>
      </w:r>
      <w:r>
        <w:rPr>
          <w:rFonts w:ascii="宋体" w:cs="宋体" w:hint="eastAsia"/>
          <w:color w:val="000000"/>
          <w:kern w:val="0"/>
          <w:szCs w:val="21"/>
        </w:rPr>
        <w:lastRenderedPageBreak/>
        <w:t>具体奖项设置另行通知。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五、主、承办单位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主办单位：中国大学生计算机设计大赛内蒙古自治区级赛组织委员会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承办单位：内蒙古大学、内蒙古师范大学</w:t>
      </w:r>
    </w:p>
    <w:p w:rsidR="00E53606" w:rsidRDefault="00DB7BEA">
      <w:pPr>
        <w:autoSpaceDE w:val="0"/>
        <w:autoSpaceDN w:val="0"/>
        <w:adjustRightInd w:val="0"/>
        <w:ind w:firstLineChars="270" w:firstLine="567"/>
        <w:jc w:val="left"/>
        <w:rPr>
          <w:rFonts w:ascii="TimesNewRomanPSMT" w:eastAsia="TimesNewRomanPSMT" w:cs="TimesNewRomanPSMT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联系人：巩政，电话：</w:t>
      </w:r>
      <w:r>
        <w:rPr>
          <w:rFonts w:ascii="TimesNewRomanPSMT" w:eastAsia="TimesNewRomanPSMT" w:cs="TimesNewRomanPSMT" w:hint="eastAsia"/>
          <w:color w:val="000000"/>
          <w:kern w:val="0"/>
          <w:szCs w:val="21"/>
        </w:rPr>
        <w:t>1360471</w:t>
      </w:r>
      <w:r>
        <w:rPr>
          <w:rFonts w:ascii="TimesNewRomanPSMT" w:cs="TimesNewRomanPSMT" w:hint="eastAsia"/>
          <w:color w:val="000000"/>
          <w:kern w:val="0"/>
          <w:szCs w:val="21"/>
        </w:rPr>
        <w:t>5928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 </w:t>
      </w:r>
      <w:r>
        <w:rPr>
          <w:rFonts w:ascii="宋体" w:cs="宋体" w:hint="eastAsia"/>
          <w:color w:val="000000"/>
          <w:kern w:val="0"/>
          <w:szCs w:val="21"/>
        </w:rPr>
        <w:t>，</w:t>
      </w:r>
      <w:r>
        <w:rPr>
          <w:rFonts w:ascii="宋体" w:cs="宋体"/>
          <w:color w:val="000000"/>
          <w:kern w:val="0"/>
          <w:szCs w:val="21"/>
        </w:rPr>
        <w:t xml:space="preserve"> </w:t>
      </w:r>
      <w:r>
        <w:rPr>
          <w:rFonts w:ascii="宋体" w:cs="宋体" w:hint="eastAsia"/>
          <w:color w:val="000000"/>
          <w:kern w:val="0"/>
          <w:szCs w:val="21"/>
        </w:rPr>
        <w:t>邮箱</w:t>
      </w:r>
      <w:r w:rsidR="00AF0A3C">
        <w:rPr>
          <w:rFonts w:ascii="宋体" w:cs="宋体" w:hint="eastAsia"/>
          <w:color w:val="000000"/>
          <w:kern w:val="0"/>
          <w:szCs w:val="21"/>
        </w:rPr>
        <w:t>：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csgzh@imu.edu.cn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 </w:t>
      </w:r>
    </w:p>
    <w:p w:rsidR="00AF0A3C" w:rsidRPr="00AF0A3C" w:rsidRDefault="00AF0A3C" w:rsidP="00AF0A3C">
      <w:pPr>
        <w:autoSpaceDE w:val="0"/>
        <w:autoSpaceDN w:val="0"/>
        <w:adjustRightInd w:val="0"/>
        <w:ind w:firstLineChars="670" w:firstLine="1407"/>
        <w:jc w:val="left"/>
        <w:rPr>
          <w:rFonts w:ascii="宋体" w:hAnsi="宋体" w:cs="宋体" w:hint="eastAsia"/>
          <w:color w:val="000000"/>
          <w:szCs w:val="21"/>
          <w:shd w:val="clear" w:color="auto" w:fill="FFFFFF"/>
        </w:rPr>
      </w:pPr>
      <w:r w:rsidRPr="00AF0A3C">
        <w:rPr>
          <w:rFonts w:ascii="宋体" w:hAnsi="宋体" w:cs="宋体" w:hint="eastAsia"/>
          <w:color w:val="000000"/>
          <w:szCs w:val="21"/>
          <w:shd w:val="clear" w:color="auto" w:fill="FFFFFF"/>
        </w:rPr>
        <w:t>刘琳，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电话：</w:t>
      </w:r>
      <w:r w:rsidRPr="00AF0A3C">
        <w:rPr>
          <w:rFonts w:ascii="宋体" w:hAnsi="宋体" w:cs="宋体" w:hint="eastAsia"/>
          <w:color w:val="000000"/>
          <w:szCs w:val="21"/>
          <w:shd w:val="clear" w:color="auto" w:fill="FFFFFF"/>
        </w:rPr>
        <w:t>18698424186</w:t>
      </w:r>
      <w:r>
        <w:rPr>
          <w:rFonts w:ascii="宋体" w:hAnsi="宋体" w:cs="宋体"/>
          <w:color w:val="000000"/>
          <w:szCs w:val="21"/>
          <w:shd w:val="clear" w:color="auto" w:fill="FFFFFF"/>
        </w:rPr>
        <w:t xml:space="preserve">  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，邮箱：</w:t>
      </w:r>
      <w:r w:rsidRPr="00AF0A3C">
        <w:rPr>
          <w:rFonts w:ascii="宋体" w:hAnsi="宋体" w:cs="宋体"/>
          <w:color w:val="000000"/>
          <w:szCs w:val="21"/>
          <w:shd w:val="clear" w:color="auto" w:fill="FFFFFF"/>
        </w:rPr>
        <w:t>728204014@qq.com</w:t>
      </w: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DB7BEA">
      <w:pPr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 xml:space="preserve">                             </w:t>
      </w:r>
      <w:r>
        <w:rPr>
          <w:rFonts w:ascii="宋体" w:cs="宋体" w:hint="eastAsia"/>
          <w:color w:val="000000"/>
          <w:kern w:val="0"/>
          <w:szCs w:val="21"/>
        </w:rPr>
        <w:t>中国大学生计算机设计大赛内蒙古自治区级赛组织委员会</w:t>
      </w: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jc w:val="left"/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jc w:val="left"/>
        <w:rPr>
          <w:rFonts w:ascii="宋体" w:cs="宋体"/>
          <w:color w:val="000000"/>
          <w:kern w:val="0"/>
          <w:szCs w:val="21"/>
        </w:rPr>
      </w:pPr>
    </w:p>
    <w:p w:rsidR="00E53606" w:rsidRDefault="00E53606">
      <w:pPr>
        <w:ind w:firstLineChars="1450" w:firstLine="3045"/>
        <w:rPr>
          <w:rFonts w:ascii="宋体" w:cs="宋体"/>
          <w:color w:val="000000"/>
          <w:kern w:val="0"/>
          <w:szCs w:val="21"/>
        </w:rPr>
      </w:pPr>
    </w:p>
    <w:p w:rsidR="00E53606" w:rsidRDefault="00DB7BEA">
      <w:pPr>
        <w:jc w:val="center"/>
        <w:rPr>
          <w:rFonts w:ascii="黑体" w:eastAsia="黑体" w:hAnsi="黑体"/>
          <w:sz w:val="24"/>
        </w:rPr>
      </w:pPr>
      <w:r>
        <w:rPr>
          <w:rFonts w:ascii="宋体" w:hAnsi="宋体" w:cs="宋体" w:hint="eastAsia"/>
          <w:sz w:val="24"/>
        </w:rPr>
        <w:t>附件一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黑体" w:eastAsia="黑体" w:hAnsi="黑体" w:hint="eastAsia"/>
          <w:sz w:val="24"/>
        </w:rPr>
        <w:t>201</w:t>
      </w:r>
      <w:r w:rsidR="00AF0A3C">
        <w:rPr>
          <w:rFonts w:ascii="黑体" w:eastAsia="黑体" w:hAnsi="黑体"/>
          <w:sz w:val="24"/>
        </w:rPr>
        <w:t>7</w:t>
      </w:r>
      <w:r>
        <w:rPr>
          <w:rFonts w:ascii="黑体" w:eastAsia="黑体" w:hAnsi="黑体" w:hint="eastAsia"/>
          <w:sz w:val="24"/>
        </w:rPr>
        <w:t>年中国大学生计算机设计大赛内蒙古省级赛报名表</w:t>
      </w:r>
    </w:p>
    <w:p w:rsidR="00E53606" w:rsidRDefault="00DB7BEA">
      <w:pPr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可扩充：</w:t>
      </w:r>
    </w:p>
    <w:p w:rsidR="00E53606" w:rsidRDefault="00E53606">
      <w:pPr>
        <w:jc w:val="center"/>
        <w:rPr>
          <w:rFonts w:ascii="仿宋" w:eastAsia="仿宋" w:hAnsi="仿宋" w:cs="仿宋"/>
          <w:sz w:val="32"/>
          <w:szCs w:val="28"/>
        </w:rPr>
      </w:pPr>
    </w:p>
    <w:p w:rsidR="00E53606" w:rsidRDefault="00DB7BEA" w:rsidP="00AF0A3C">
      <w:pPr>
        <w:spacing w:afterLines="50" w:after="156"/>
        <w:jc w:val="center"/>
        <w:rPr>
          <w:rFonts w:ascii="宋体" w:hAnsi="宋体" w:cs="宋体"/>
          <w:sz w:val="32"/>
          <w:szCs w:val="28"/>
        </w:rPr>
      </w:pPr>
      <w:r>
        <w:rPr>
          <w:rFonts w:ascii="宋体" w:hAnsi="宋体" w:cs="宋体" w:hint="eastAsia"/>
          <w:sz w:val="32"/>
          <w:szCs w:val="28"/>
        </w:rPr>
        <w:t>201</w:t>
      </w:r>
      <w:r w:rsidR="00AF0A3C">
        <w:rPr>
          <w:rFonts w:ascii="宋体" w:hAnsi="宋体" w:cs="宋体"/>
          <w:sz w:val="32"/>
          <w:szCs w:val="28"/>
        </w:rPr>
        <w:t>7</w:t>
      </w:r>
      <w:r>
        <w:rPr>
          <w:rFonts w:ascii="宋体" w:hAnsi="宋体" w:cs="宋体" w:hint="eastAsia"/>
          <w:sz w:val="32"/>
          <w:szCs w:val="28"/>
        </w:rPr>
        <w:t>年中国大学生计算机设计大赛内蒙古省级赛报</w:t>
      </w:r>
      <w:bookmarkStart w:id="1" w:name="_GoBack"/>
      <w:bookmarkEnd w:id="1"/>
      <w:r>
        <w:rPr>
          <w:rFonts w:ascii="宋体" w:hAnsi="宋体" w:cs="宋体" w:hint="eastAsia"/>
          <w:sz w:val="32"/>
          <w:szCs w:val="28"/>
        </w:rPr>
        <w:t>名表</w:t>
      </w:r>
    </w:p>
    <w:tbl>
      <w:tblPr>
        <w:tblStyle w:val="af"/>
        <w:tblW w:w="8522" w:type="dxa"/>
        <w:tblLayout w:type="fixed"/>
        <w:tblLook w:val="04A0" w:firstRow="1" w:lastRow="0" w:firstColumn="1" w:lastColumn="0" w:noHBand="0" w:noVBand="1"/>
      </w:tblPr>
      <w:tblGrid>
        <w:gridCol w:w="714"/>
        <w:gridCol w:w="1260"/>
        <w:gridCol w:w="1301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 w:rsidR="00E53606">
        <w:trPr>
          <w:trHeight w:val="464"/>
        </w:trPr>
        <w:tc>
          <w:tcPr>
            <w:tcW w:w="8522" w:type="dxa"/>
            <w:gridSpan w:val="11"/>
          </w:tcPr>
          <w:p w:rsidR="00E53606" w:rsidRDefault="00DB7BEA">
            <w:pPr>
              <w:jc w:val="lef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参赛院校：</w:t>
            </w:r>
          </w:p>
        </w:tc>
      </w:tr>
      <w:tr w:rsidR="00E53606">
        <w:tc>
          <w:tcPr>
            <w:tcW w:w="714" w:type="dxa"/>
            <w:vMerge w:val="restart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联</w:t>
            </w:r>
          </w:p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系</w:t>
            </w:r>
          </w:p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人</w:t>
            </w:r>
          </w:p>
        </w:tc>
        <w:tc>
          <w:tcPr>
            <w:tcW w:w="1260" w:type="dxa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956" w:type="dxa"/>
            <w:gridSpan w:val="2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12" w:type="dxa"/>
            <w:gridSpan w:val="2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12" w:type="dxa"/>
            <w:gridSpan w:val="2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职务</w:t>
            </w:r>
            <w:r>
              <w:rPr>
                <w:rFonts w:ascii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1312" w:type="dxa"/>
            <w:gridSpan w:val="2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E53606">
        <w:tc>
          <w:tcPr>
            <w:tcW w:w="714" w:type="dxa"/>
            <w:vMerge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办公电话</w:t>
            </w:r>
          </w:p>
        </w:tc>
        <w:tc>
          <w:tcPr>
            <w:tcW w:w="1956" w:type="dxa"/>
            <w:gridSpan w:val="2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12" w:type="dxa"/>
            <w:gridSpan w:val="2"/>
          </w:tcPr>
          <w:p w:rsidR="00E53606" w:rsidRDefault="00DB7BE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电子邮箱</w:t>
            </w:r>
          </w:p>
        </w:tc>
        <w:tc>
          <w:tcPr>
            <w:tcW w:w="3280" w:type="dxa"/>
            <w:gridSpan w:val="5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E53606">
        <w:tc>
          <w:tcPr>
            <w:tcW w:w="714" w:type="dxa"/>
            <w:vMerge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手机</w:t>
            </w:r>
          </w:p>
        </w:tc>
        <w:tc>
          <w:tcPr>
            <w:tcW w:w="1956" w:type="dxa"/>
            <w:gridSpan w:val="2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12" w:type="dxa"/>
            <w:gridSpan w:val="2"/>
          </w:tcPr>
          <w:p w:rsidR="00E53606" w:rsidRDefault="00DB7BE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通信地址</w:t>
            </w:r>
          </w:p>
        </w:tc>
        <w:tc>
          <w:tcPr>
            <w:tcW w:w="3280" w:type="dxa"/>
            <w:gridSpan w:val="5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E53606">
        <w:trPr>
          <w:trHeight w:val="2975"/>
        </w:trPr>
        <w:tc>
          <w:tcPr>
            <w:tcW w:w="714" w:type="dxa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1260" w:type="dxa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作品类别</w:t>
            </w:r>
          </w:p>
        </w:tc>
        <w:tc>
          <w:tcPr>
            <w:tcW w:w="1301" w:type="dxa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作品名称</w:t>
            </w:r>
          </w:p>
        </w:tc>
        <w:tc>
          <w:tcPr>
            <w:tcW w:w="655" w:type="dxa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作者</w:t>
            </w:r>
            <w:r>
              <w:rPr>
                <w:rFonts w:ascii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656" w:type="dxa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学号</w:t>
            </w:r>
          </w:p>
        </w:tc>
        <w:tc>
          <w:tcPr>
            <w:tcW w:w="656" w:type="dxa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作者</w:t>
            </w:r>
            <w:r w:rsidR="00AF0A3C">
              <w:rPr>
                <w:rFonts w:ascii="宋体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656" w:type="dxa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学号</w:t>
            </w:r>
          </w:p>
        </w:tc>
        <w:tc>
          <w:tcPr>
            <w:tcW w:w="656" w:type="dxa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作者</w:t>
            </w:r>
            <w:r>
              <w:rPr>
                <w:rFonts w:ascii="宋体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656" w:type="dxa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学号</w:t>
            </w:r>
          </w:p>
        </w:tc>
        <w:tc>
          <w:tcPr>
            <w:tcW w:w="656" w:type="dxa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指导老师</w:t>
            </w:r>
            <w:r>
              <w:rPr>
                <w:rFonts w:ascii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656" w:type="dxa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指导老师</w:t>
            </w:r>
            <w:r>
              <w:rPr>
                <w:rFonts w:ascii="宋体" w:hAnsi="宋体" w:cs="宋体" w:hint="eastAsia"/>
                <w:sz w:val="28"/>
                <w:szCs w:val="28"/>
              </w:rPr>
              <w:t>2</w:t>
            </w:r>
          </w:p>
        </w:tc>
      </w:tr>
      <w:tr w:rsidR="00E53606">
        <w:tc>
          <w:tcPr>
            <w:tcW w:w="714" w:type="dxa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1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5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E53606">
        <w:tc>
          <w:tcPr>
            <w:tcW w:w="714" w:type="dxa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1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5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E53606">
        <w:tc>
          <w:tcPr>
            <w:tcW w:w="714" w:type="dxa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1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5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E53606">
        <w:tc>
          <w:tcPr>
            <w:tcW w:w="714" w:type="dxa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1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5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E53606">
        <w:tc>
          <w:tcPr>
            <w:tcW w:w="714" w:type="dxa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1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5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E53606">
        <w:tc>
          <w:tcPr>
            <w:tcW w:w="714" w:type="dxa"/>
          </w:tcPr>
          <w:p w:rsidR="00E53606" w:rsidRDefault="00DB7BEA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1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5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E53606">
        <w:tc>
          <w:tcPr>
            <w:tcW w:w="714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1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5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E53606">
        <w:tc>
          <w:tcPr>
            <w:tcW w:w="714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1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5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E53606" w:rsidRDefault="00E5360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:rsidR="00E53606" w:rsidRDefault="00E53606">
      <w:pPr>
        <w:jc w:val="left"/>
        <w:rPr>
          <w:rFonts w:ascii="宋体" w:cs="宋体"/>
          <w:color w:val="000000"/>
          <w:kern w:val="0"/>
          <w:szCs w:val="21"/>
        </w:rPr>
      </w:pPr>
    </w:p>
    <w:sectPr w:rsidR="00E5360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BEA" w:rsidRDefault="00DB7BEA" w:rsidP="00115051">
      <w:r>
        <w:separator/>
      </w:r>
    </w:p>
  </w:endnote>
  <w:endnote w:type="continuationSeparator" w:id="0">
    <w:p w:rsidR="00DB7BEA" w:rsidRDefault="00DB7BEA" w:rsidP="00115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等线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BEA" w:rsidRDefault="00DB7BEA" w:rsidP="00115051">
      <w:r>
        <w:separator/>
      </w:r>
    </w:p>
  </w:footnote>
  <w:footnote w:type="continuationSeparator" w:id="0">
    <w:p w:rsidR="00DB7BEA" w:rsidRDefault="00DB7BEA" w:rsidP="001150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0EA"/>
    <w:rsid w:val="00115051"/>
    <w:rsid w:val="003935A3"/>
    <w:rsid w:val="003F3EA9"/>
    <w:rsid w:val="004B50EA"/>
    <w:rsid w:val="00805E91"/>
    <w:rsid w:val="00AF0A3C"/>
    <w:rsid w:val="00DB7BEA"/>
    <w:rsid w:val="00E53606"/>
    <w:rsid w:val="00F4381C"/>
    <w:rsid w:val="026A36A1"/>
    <w:rsid w:val="2EDB3D42"/>
    <w:rsid w:val="6FD74240"/>
    <w:rsid w:val="7D0E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6AF32F"/>
  <w15:docId w15:val="{E6414F60-A61B-4F54-9166-0A9BD4CA3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qFormat/>
    <w:rPr>
      <w:b/>
      <w:bCs/>
    </w:rPr>
  </w:style>
  <w:style w:type="paragraph" w:styleId="a4">
    <w:name w:val="annotation text"/>
    <w:basedOn w:val="a"/>
    <w:link w:val="a6"/>
    <w:qFormat/>
    <w:pPr>
      <w:jc w:val="left"/>
    </w:pPr>
  </w:style>
  <w:style w:type="paragraph" w:styleId="a7">
    <w:name w:val="Balloon Text"/>
    <w:basedOn w:val="a"/>
    <w:link w:val="a8"/>
    <w:qFormat/>
    <w:rPr>
      <w:sz w:val="18"/>
      <w:szCs w:val="18"/>
    </w:rPr>
  </w:style>
  <w:style w:type="paragraph" w:styleId="a9">
    <w:name w:val="footer"/>
    <w:basedOn w:val="a"/>
    <w:link w:val="a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e">
    <w:name w:val="annotation reference"/>
    <w:basedOn w:val="a0"/>
    <w:qFormat/>
    <w:rPr>
      <w:sz w:val="21"/>
      <w:szCs w:val="21"/>
    </w:rPr>
  </w:style>
  <w:style w:type="table" w:styleId="af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页眉 字符"/>
    <w:basedOn w:val="a0"/>
    <w:link w:val="ab"/>
    <w:qFormat/>
    <w:rPr>
      <w:rFonts w:ascii="Calibri" w:eastAsia="宋体" w:hAnsi="Calibri" w:cs="黑体"/>
      <w:kern w:val="2"/>
      <w:sz w:val="18"/>
      <w:szCs w:val="18"/>
    </w:rPr>
  </w:style>
  <w:style w:type="character" w:customStyle="1" w:styleId="aa">
    <w:name w:val="页脚 字符"/>
    <w:basedOn w:val="a0"/>
    <w:link w:val="a9"/>
    <w:qFormat/>
    <w:rPr>
      <w:rFonts w:ascii="Calibri" w:eastAsia="宋体" w:hAnsi="Calibri" w:cs="黑体"/>
      <w:kern w:val="2"/>
      <w:sz w:val="18"/>
      <w:szCs w:val="18"/>
    </w:rPr>
  </w:style>
  <w:style w:type="character" w:customStyle="1" w:styleId="a6">
    <w:name w:val="批注文字 字符"/>
    <w:basedOn w:val="a0"/>
    <w:link w:val="a4"/>
    <w:qFormat/>
    <w:rPr>
      <w:rFonts w:ascii="Calibri" w:eastAsia="宋体" w:hAnsi="Calibri" w:cs="黑体"/>
      <w:kern w:val="2"/>
      <w:sz w:val="21"/>
      <w:szCs w:val="22"/>
    </w:rPr>
  </w:style>
  <w:style w:type="character" w:customStyle="1" w:styleId="a5">
    <w:name w:val="批注主题 字符"/>
    <w:basedOn w:val="a6"/>
    <w:link w:val="a3"/>
    <w:qFormat/>
    <w:rPr>
      <w:rFonts w:ascii="Calibri" w:eastAsia="宋体" w:hAnsi="Calibri" w:cs="黑体"/>
      <w:b/>
      <w:bCs/>
      <w:kern w:val="2"/>
      <w:sz w:val="21"/>
      <w:szCs w:val="22"/>
    </w:rPr>
  </w:style>
  <w:style w:type="character" w:customStyle="1" w:styleId="a8">
    <w:name w:val="批注框文本 字符"/>
    <w:basedOn w:val="a0"/>
    <w:link w:val="a7"/>
    <w:qFormat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251</Words>
  <Characters>1436</Characters>
  <Application>Microsoft Office Word</Application>
  <DocSecurity>0</DocSecurity>
  <Lines>11</Lines>
  <Paragraphs>3</Paragraphs>
  <ScaleCrop>false</ScaleCrop>
  <Company>Microsoft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gongzheng</cp:lastModifiedBy>
  <cp:revision>4</cp:revision>
  <dcterms:created xsi:type="dcterms:W3CDTF">2014-10-29T12:08:00Z</dcterms:created>
  <dcterms:modified xsi:type="dcterms:W3CDTF">2017-04-12T10:18:00Z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